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Change w:id="0">
          <w:tblGrid>
            <w:gridCol w:w="2689"/>
            <w:gridCol w:w="6939"/>
          </w:tblGrid>
        </w:tblGridChange>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9E4A29" w:rsidDel="00586B6E" w14:paraId="0F4444D7" w14:textId="6F454316" w:rsidTr="00DB6059">
        <w:trPr>
          <w:del w:id="1" w:author="Ron" w:date="2022-04-04T16:01:00Z"/>
        </w:trPr>
        <w:tc>
          <w:tcPr>
            <w:tcW w:w="2689" w:type="dxa"/>
          </w:tcPr>
          <w:p w14:paraId="37443435" w14:textId="396083BC" w:rsidR="009E4A29" w:rsidRPr="009E4A29" w:rsidDel="00586B6E" w:rsidRDefault="009E4A29" w:rsidP="009E4A29">
            <w:pPr>
              <w:pStyle w:val="SIText"/>
              <w:rPr>
                <w:del w:id="2" w:author="Ron" w:date="2022-04-04T16:01:00Z"/>
              </w:rPr>
            </w:pPr>
            <w:del w:id="3" w:author="Ron" w:date="2022-04-04T16:01:00Z">
              <w:r w:rsidRPr="00CC451E" w:rsidDel="00586B6E">
                <w:delText>Release</w:delText>
              </w:r>
              <w:r w:rsidRPr="009E4A29" w:rsidDel="00586B6E">
                <w:delText xml:space="preserve"> </w:delText>
              </w:r>
              <w:r w:rsidDel="00586B6E">
                <w:delText>2</w:delText>
              </w:r>
            </w:del>
          </w:p>
        </w:tc>
        <w:tc>
          <w:tcPr>
            <w:tcW w:w="6939" w:type="dxa"/>
          </w:tcPr>
          <w:p w14:paraId="4E93983D" w14:textId="699409B5" w:rsidR="009E4A29" w:rsidRPr="009E4A29" w:rsidDel="00586B6E" w:rsidRDefault="009E4A29" w:rsidP="009E4A29">
            <w:pPr>
              <w:pStyle w:val="SIText"/>
              <w:rPr>
                <w:del w:id="4" w:author="Ron" w:date="2022-04-04T16:01:00Z"/>
              </w:rPr>
            </w:pPr>
            <w:del w:id="5" w:author="Ron" w:date="2022-04-04T16:01:00Z">
              <w:r w:rsidRPr="00903631" w:rsidDel="00586B6E">
                <w:delText xml:space="preserve">This version released with AHC Agriculture, Horticulture and Conservation and Land Management Training Package Version </w:delText>
              </w:r>
              <w:r w:rsidRPr="00094DB4" w:rsidDel="00586B6E">
                <w:rPr>
                  <w:rStyle w:val="SITemporaryText-blue"/>
                </w:rPr>
                <w:delText>X</w:delText>
              </w:r>
              <w:r w:rsidRPr="009E4A29" w:rsidDel="00586B6E">
                <w:delText>.0</w:delText>
              </w:r>
            </w:del>
          </w:p>
        </w:tc>
      </w:tr>
      <w:tr w:rsidR="00F1480E" w14:paraId="41512140" w14:textId="77777777" w:rsidTr="00586B6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 w:author="Ron" w:date="2022-04-04T16:02: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96"/>
        </w:trPr>
        <w:tc>
          <w:tcPr>
            <w:tcW w:w="2689" w:type="dxa"/>
            <w:tcPrChange w:id="7" w:author="Ron" w:date="2022-04-04T16:02:00Z">
              <w:tcPr>
                <w:tcW w:w="2689" w:type="dxa"/>
              </w:tcPr>
            </w:tcPrChange>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Change w:id="8" w:author="Ron" w:date="2022-04-04T16:02:00Z">
              <w:tcPr>
                <w:tcW w:w="6939" w:type="dxa"/>
              </w:tcPr>
            </w:tcPrChange>
          </w:tcPr>
          <w:p w14:paraId="07F446EA" w14:textId="4F2B9721" w:rsidR="00F1480E" w:rsidRPr="005404CB" w:rsidRDefault="00903631" w:rsidP="005404CB">
            <w:pPr>
              <w:pStyle w:val="SIText"/>
            </w:pPr>
            <w:r w:rsidRPr="00903631">
              <w:t xml:space="preserve">This version released with AHC Agriculture, Horticulture and Conservation and Land Management Training Package Version </w:t>
            </w:r>
            <w:bookmarkStart w:id="9" w:name="_GoBack"/>
            <w:ins w:id="10" w:author="Ron" w:date="2022-04-04T16:01:00Z">
              <w:r w:rsidR="00586B6E" w:rsidRPr="00586B6E">
                <w:rPr>
                  <w:rStyle w:val="SITemporaryText-blue"/>
                  <w:rPrChange w:id="11" w:author="Ron" w:date="2022-04-04T16:02:00Z">
                    <w:rPr/>
                  </w:rPrChange>
                </w:rPr>
                <w:t>X</w:t>
              </w:r>
            </w:ins>
            <w:bookmarkEnd w:id="9"/>
            <w:del w:id="12" w:author="Ron" w:date="2022-04-04T16:01:00Z">
              <w:r w:rsidDel="00586B6E">
                <w:delText>1</w:delText>
              </w:r>
            </w:del>
            <w:r>
              <w:t>.0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4540E2A5" w:rsidR="00F1480E" w:rsidRPr="005404CB" w:rsidRDefault="00A3135C">
            <w:pPr>
              <w:pStyle w:val="SIUNITCODE"/>
            </w:pPr>
            <w:r>
              <w:t>AHCPER</w:t>
            </w:r>
            <w:r w:rsidR="005D0854">
              <w:t>3</w:t>
            </w:r>
            <w:r w:rsidR="005C3643">
              <w:t>X</w:t>
            </w:r>
            <w:r w:rsidR="00090AD7">
              <w:t>8</w:t>
            </w:r>
          </w:p>
        </w:tc>
        <w:tc>
          <w:tcPr>
            <w:tcW w:w="3604" w:type="pct"/>
            <w:shd w:val="clear" w:color="auto" w:fill="auto"/>
          </w:tcPr>
          <w:p w14:paraId="01D80964" w14:textId="60D2194D" w:rsidR="00F1480E" w:rsidRPr="005404CB" w:rsidRDefault="006852C0" w:rsidP="005404CB">
            <w:pPr>
              <w:pStyle w:val="SIUnittitle"/>
            </w:pPr>
            <w:r w:rsidRPr="006852C0">
              <w:t>Coordinate community projects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0E19A25" w14:textId="77777777" w:rsidR="006852C0" w:rsidRPr="006852C0" w:rsidRDefault="006852C0" w:rsidP="006852C0">
            <w:pPr>
              <w:pStyle w:val="SIText"/>
            </w:pPr>
            <w:r w:rsidRPr="006852C0">
              <w:t>This unit of competency describes the skills and knowledge required to coordinate small-scale community projects and small groups of people working on a permaculture-related project.</w:t>
            </w:r>
          </w:p>
          <w:p w14:paraId="08FC8AF6" w14:textId="77777777" w:rsidR="009E4A29" w:rsidRDefault="009E4A29" w:rsidP="006852C0">
            <w:pPr>
              <w:pStyle w:val="SIText"/>
            </w:pPr>
          </w:p>
          <w:p w14:paraId="1FDAAAE0" w14:textId="1444F66D" w:rsidR="006852C0" w:rsidRPr="006852C0" w:rsidRDefault="005E68E8" w:rsidP="006852C0">
            <w:pPr>
              <w:pStyle w:val="SIText"/>
            </w:pPr>
            <w:r>
              <w:t>The</w:t>
            </w:r>
            <w:r w:rsidRPr="006852C0">
              <w:t xml:space="preserve"> </w:t>
            </w:r>
            <w:r w:rsidR="006852C0" w:rsidRPr="006852C0">
              <w:t>unit applies to individuals who take responsibility for their own work and for the quality of the work of others. They use discretion and judgement in the selection, allocation and use of available resources.</w:t>
            </w:r>
          </w:p>
          <w:p w14:paraId="510DC16A" w14:textId="77777777" w:rsidR="006852C0" w:rsidRDefault="006852C0" w:rsidP="006852C0">
            <w:pPr>
              <w:pStyle w:val="SIText"/>
            </w:pPr>
          </w:p>
          <w:p w14:paraId="22C15BCD" w14:textId="6A052380" w:rsidR="00373436" w:rsidRPr="000754EC" w:rsidRDefault="006852C0" w:rsidP="000A78BF">
            <w:pPr>
              <w:pStyle w:val="SIText"/>
            </w:pPr>
            <w:r w:rsidRPr="006852C0">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852C0" w:rsidRPr="00963A46" w14:paraId="7DB7C384" w14:textId="77777777" w:rsidTr="00CA2922">
        <w:trPr>
          <w:cantSplit/>
        </w:trPr>
        <w:tc>
          <w:tcPr>
            <w:tcW w:w="1396" w:type="pct"/>
            <w:shd w:val="clear" w:color="auto" w:fill="auto"/>
          </w:tcPr>
          <w:p w14:paraId="44EC0F01" w14:textId="1E408DD5" w:rsidR="006852C0" w:rsidRPr="006852C0" w:rsidRDefault="006852C0" w:rsidP="006852C0">
            <w:pPr>
              <w:pStyle w:val="SIText"/>
            </w:pPr>
            <w:r w:rsidRPr="006852C0">
              <w:t>1. Prepare for community project</w:t>
            </w:r>
          </w:p>
        </w:tc>
        <w:tc>
          <w:tcPr>
            <w:tcW w:w="3604" w:type="pct"/>
            <w:shd w:val="clear" w:color="auto" w:fill="auto"/>
          </w:tcPr>
          <w:p w14:paraId="36CC90A7" w14:textId="3BF246A8" w:rsidR="006852C0" w:rsidRPr="006852C0" w:rsidRDefault="006852C0" w:rsidP="006852C0">
            <w:r w:rsidRPr="006852C0">
              <w:t>1.1 C</w:t>
            </w:r>
            <w:r w:rsidR="00E15F1D">
              <w:t>onsult with community to c</w:t>
            </w:r>
            <w:r w:rsidRPr="006852C0">
              <w:t xml:space="preserve">larify community project </w:t>
            </w:r>
            <w:r w:rsidR="00E15F1D">
              <w:t>outcomes</w:t>
            </w:r>
          </w:p>
          <w:p w14:paraId="60D62557" w14:textId="7210865E" w:rsidR="006852C0" w:rsidRPr="006852C0" w:rsidRDefault="006852C0" w:rsidP="006852C0">
            <w:r w:rsidRPr="006852C0">
              <w:t xml:space="preserve">1.2 Identify </w:t>
            </w:r>
            <w:r w:rsidR="005911F6">
              <w:t xml:space="preserve">and source </w:t>
            </w:r>
            <w:r w:rsidRPr="006852C0">
              <w:t>resource</w:t>
            </w:r>
            <w:r w:rsidR="00E15F1D">
              <w:t xml:space="preserve">s </w:t>
            </w:r>
            <w:r w:rsidRPr="006852C0">
              <w:t>require</w:t>
            </w:r>
            <w:r w:rsidR="00E15F1D">
              <w:t>d</w:t>
            </w:r>
            <w:r w:rsidRPr="006852C0">
              <w:t xml:space="preserve"> </w:t>
            </w:r>
            <w:r w:rsidR="00E15F1D">
              <w:t xml:space="preserve">for community </w:t>
            </w:r>
            <w:r w:rsidRPr="006852C0">
              <w:t>project</w:t>
            </w:r>
          </w:p>
          <w:p w14:paraId="0BD2FB3D" w14:textId="008CB140" w:rsidR="006852C0" w:rsidRPr="006852C0" w:rsidRDefault="006852C0" w:rsidP="006852C0">
            <w:r w:rsidRPr="006852C0">
              <w:t>1.</w:t>
            </w:r>
            <w:r w:rsidR="005911F6">
              <w:t>3</w:t>
            </w:r>
            <w:r w:rsidRPr="006852C0">
              <w:t xml:space="preserve"> Identify and </w:t>
            </w:r>
            <w:r w:rsidR="000F5D83">
              <w:t>schedule</w:t>
            </w:r>
            <w:r w:rsidRPr="006852C0">
              <w:t xml:space="preserve"> activities</w:t>
            </w:r>
          </w:p>
          <w:p w14:paraId="37FD0FEE" w14:textId="22D56D72" w:rsidR="006852C0" w:rsidRPr="006852C0" w:rsidRDefault="006852C0" w:rsidP="006852C0">
            <w:r w:rsidRPr="006852C0">
              <w:t>1.</w:t>
            </w:r>
            <w:r w:rsidR="005911F6">
              <w:t>4</w:t>
            </w:r>
            <w:r w:rsidRPr="006852C0">
              <w:t xml:space="preserve"> Identify </w:t>
            </w:r>
            <w:r w:rsidR="000F5D83">
              <w:t xml:space="preserve">and assess </w:t>
            </w:r>
            <w:r w:rsidRPr="006852C0">
              <w:t>environmental imp</w:t>
            </w:r>
            <w:r w:rsidR="000F5D83">
              <w:t>act</w:t>
            </w:r>
            <w:r w:rsidRPr="006852C0">
              <w:t xml:space="preserve"> of community project </w:t>
            </w:r>
          </w:p>
          <w:p w14:paraId="5D0BE6F1" w14:textId="65117BDA" w:rsidR="005911F6" w:rsidRDefault="006852C0" w:rsidP="000A78BF">
            <w:r w:rsidRPr="006852C0">
              <w:t>1.</w:t>
            </w:r>
            <w:r w:rsidR="005911F6">
              <w:t>5</w:t>
            </w:r>
            <w:r w:rsidRPr="006852C0">
              <w:t xml:space="preserve"> Identify work health and safety hazards, assess risks</w:t>
            </w:r>
            <w:r w:rsidR="00E15F1D">
              <w:t xml:space="preserve"> </w:t>
            </w:r>
          </w:p>
          <w:p w14:paraId="4B044429" w14:textId="7EFC99B3" w:rsidR="006852C0" w:rsidRPr="006852C0" w:rsidRDefault="005911F6" w:rsidP="005E68E8">
            <w:r>
              <w:t xml:space="preserve">1.6 </w:t>
            </w:r>
            <w:r w:rsidR="000A78BF">
              <w:t>Identify and apportion budget according to community project plan</w:t>
            </w:r>
          </w:p>
        </w:tc>
      </w:tr>
      <w:tr w:rsidR="006852C0" w:rsidRPr="00963A46" w14:paraId="3F89A880" w14:textId="77777777" w:rsidTr="00CA2922">
        <w:trPr>
          <w:cantSplit/>
        </w:trPr>
        <w:tc>
          <w:tcPr>
            <w:tcW w:w="1396" w:type="pct"/>
            <w:shd w:val="clear" w:color="auto" w:fill="auto"/>
          </w:tcPr>
          <w:p w14:paraId="0DD48B01" w14:textId="475AB788" w:rsidR="006852C0" w:rsidRPr="006852C0" w:rsidRDefault="006852C0" w:rsidP="006852C0">
            <w:pPr>
              <w:pStyle w:val="SIText"/>
            </w:pPr>
            <w:r w:rsidRPr="006852C0">
              <w:t>2. Organise resources</w:t>
            </w:r>
          </w:p>
        </w:tc>
        <w:tc>
          <w:tcPr>
            <w:tcW w:w="3604" w:type="pct"/>
            <w:shd w:val="clear" w:color="auto" w:fill="auto"/>
          </w:tcPr>
          <w:p w14:paraId="6C1A2DBF" w14:textId="3BA17318" w:rsidR="006852C0" w:rsidRPr="006852C0" w:rsidRDefault="006852C0" w:rsidP="006852C0">
            <w:r w:rsidRPr="006852C0">
              <w:t>2.1 Acquire resources</w:t>
            </w:r>
            <w:r w:rsidR="000F5D83">
              <w:t xml:space="preserve"> within community project budget</w:t>
            </w:r>
          </w:p>
          <w:p w14:paraId="4359F67E" w14:textId="249CCA28" w:rsidR="006852C0" w:rsidRPr="006852C0" w:rsidRDefault="006852C0" w:rsidP="006852C0">
            <w:r w:rsidRPr="006852C0">
              <w:t xml:space="preserve">2.2 Apply </w:t>
            </w:r>
            <w:r w:rsidR="00F91022">
              <w:t xml:space="preserve">and confirm </w:t>
            </w:r>
            <w:r w:rsidRPr="006852C0">
              <w:t xml:space="preserve">permits </w:t>
            </w:r>
            <w:r w:rsidR="000F5D83">
              <w:t xml:space="preserve">and authorisations </w:t>
            </w:r>
            <w:r w:rsidR="00454643">
              <w:t xml:space="preserve">prior to commencement of community project </w:t>
            </w:r>
            <w:r w:rsidR="000F5D83">
              <w:t>according to regulatory requirements</w:t>
            </w:r>
          </w:p>
          <w:p w14:paraId="6D520E39" w14:textId="21B8E13F" w:rsidR="006852C0" w:rsidRPr="006852C0" w:rsidRDefault="006852C0" w:rsidP="006852C0">
            <w:r w:rsidRPr="006852C0">
              <w:t xml:space="preserve">2.3 Notify </w:t>
            </w:r>
            <w:r w:rsidR="000F5D83">
              <w:t>stakeholders</w:t>
            </w:r>
            <w:r w:rsidRPr="006852C0">
              <w:t xml:space="preserve"> of </w:t>
            </w:r>
            <w:r w:rsidR="000F5D83">
              <w:t>scheduled activity</w:t>
            </w:r>
            <w:r w:rsidRPr="006852C0">
              <w:t xml:space="preserve"> </w:t>
            </w:r>
          </w:p>
          <w:p w14:paraId="7FF8815C" w14:textId="527D1655" w:rsidR="006852C0" w:rsidRPr="006852C0" w:rsidRDefault="006852C0" w:rsidP="006852C0">
            <w:r w:rsidRPr="006852C0">
              <w:t xml:space="preserve">2.4 </w:t>
            </w:r>
            <w:r w:rsidR="000F5D83">
              <w:t>Arrange</w:t>
            </w:r>
            <w:r w:rsidR="000F5D83" w:rsidRPr="006852C0">
              <w:t xml:space="preserve"> </w:t>
            </w:r>
            <w:r w:rsidRPr="006852C0">
              <w:t xml:space="preserve">delivery </w:t>
            </w:r>
            <w:r w:rsidR="000A78BF">
              <w:t xml:space="preserve">of </w:t>
            </w:r>
            <w:r w:rsidRPr="006852C0">
              <w:t xml:space="preserve">resources </w:t>
            </w:r>
            <w:r w:rsidR="000F5D83">
              <w:t>to community project location</w:t>
            </w:r>
          </w:p>
          <w:p w14:paraId="2B00249F" w14:textId="74679467" w:rsidR="006852C0" w:rsidRPr="006852C0" w:rsidRDefault="006852C0" w:rsidP="000A78BF">
            <w:pPr>
              <w:pStyle w:val="SIText"/>
            </w:pPr>
            <w:r w:rsidRPr="006852C0">
              <w:t xml:space="preserve">2.5 </w:t>
            </w:r>
            <w:r w:rsidR="000F5D83">
              <w:t xml:space="preserve">Schedule </w:t>
            </w:r>
            <w:r w:rsidR="000A78BF">
              <w:t xml:space="preserve">availability of </w:t>
            </w:r>
            <w:r w:rsidR="000F5D83">
              <w:t xml:space="preserve">human </w:t>
            </w:r>
            <w:r w:rsidR="000A78BF">
              <w:t>resources for activities</w:t>
            </w:r>
          </w:p>
        </w:tc>
      </w:tr>
      <w:tr w:rsidR="006852C0" w:rsidRPr="00963A46" w14:paraId="629DE035" w14:textId="77777777" w:rsidTr="00CA2922">
        <w:trPr>
          <w:cantSplit/>
        </w:trPr>
        <w:tc>
          <w:tcPr>
            <w:tcW w:w="1396" w:type="pct"/>
            <w:shd w:val="clear" w:color="auto" w:fill="auto"/>
          </w:tcPr>
          <w:p w14:paraId="7538BC0F" w14:textId="44B51D84" w:rsidR="006852C0" w:rsidRPr="006852C0" w:rsidRDefault="006852C0" w:rsidP="005E68E8">
            <w:pPr>
              <w:pStyle w:val="SIText"/>
            </w:pPr>
            <w:r w:rsidRPr="006852C0">
              <w:lastRenderedPageBreak/>
              <w:t xml:space="preserve">3. Coordinate </w:t>
            </w:r>
            <w:r w:rsidR="00E34917">
              <w:t>community project</w:t>
            </w:r>
          </w:p>
        </w:tc>
        <w:tc>
          <w:tcPr>
            <w:tcW w:w="3604" w:type="pct"/>
            <w:shd w:val="clear" w:color="auto" w:fill="auto"/>
          </w:tcPr>
          <w:p w14:paraId="62BA69EE" w14:textId="52C6355B" w:rsidR="006852C0" w:rsidRPr="006852C0" w:rsidRDefault="006852C0" w:rsidP="006852C0">
            <w:r w:rsidRPr="006852C0">
              <w:t>3.1 Coordinate resource</w:t>
            </w:r>
            <w:r w:rsidR="000A78BF">
              <w:t xml:space="preserve"> allocation according to community </w:t>
            </w:r>
            <w:r w:rsidRPr="006852C0">
              <w:t>project plan</w:t>
            </w:r>
          </w:p>
          <w:p w14:paraId="4E91F283" w14:textId="18F9B8CE" w:rsidR="005911F6" w:rsidRDefault="006852C0" w:rsidP="006852C0">
            <w:r w:rsidRPr="006852C0">
              <w:t xml:space="preserve">3.2 </w:t>
            </w:r>
            <w:r w:rsidR="005911F6">
              <w:t xml:space="preserve">Coordinate </w:t>
            </w:r>
            <w:r w:rsidR="00BB2984">
              <w:t xml:space="preserve">and train </w:t>
            </w:r>
            <w:r w:rsidR="005911F6">
              <w:t xml:space="preserve">human resources </w:t>
            </w:r>
            <w:r w:rsidR="000A78BF">
              <w:t>for</w:t>
            </w:r>
            <w:r w:rsidR="005911F6">
              <w:t xml:space="preserve"> work activity according to schedule</w:t>
            </w:r>
          </w:p>
          <w:p w14:paraId="247EBB5C" w14:textId="3F337B05" w:rsidR="006852C0" w:rsidRDefault="005911F6" w:rsidP="006852C0">
            <w:r>
              <w:t xml:space="preserve">3.3 Implement </w:t>
            </w:r>
            <w:r w:rsidR="000A78BF">
              <w:t xml:space="preserve">environmental impact </w:t>
            </w:r>
            <w:r>
              <w:t xml:space="preserve">mitigation procedures </w:t>
            </w:r>
          </w:p>
          <w:p w14:paraId="6D13F02F" w14:textId="65195DC3" w:rsidR="005911F6" w:rsidRDefault="005911F6" w:rsidP="005911F6">
            <w:r>
              <w:t>3.</w:t>
            </w:r>
            <w:r w:rsidR="000A78BF">
              <w:t>4</w:t>
            </w:r>
            <w:r>
              <w:t xml:space="preserve"> </w:t>
            </w:r>
            <w:r w:rsidR="000A78BF">
              <w:t>Implement health and safety control</w:t>
            </w:r>
            <w:r w:rsidR="00BB2984">
              <w:t xml:space="preserve">s </w:t>
            </w:r>
            <w:r>
              <w:t>according to health and safety assessment</w:t>
            </w:r>
          </w:p>
          <w:p w14:paraId="2CE6817A" w14:textId="7CA6AC60" w:rsidR="006852C0" w:rsidRPr="006852C0" w:rsidRDefault="006852C0" w:rsidP="006852C0">
            <w:r w:rsidRPr="006852C0">
              <w:t>3.</w:t>
            </w:r>
            <w:r w:rsidR="000A78BF">
              <w:t>5</w:t>
            </w:r>
            <w:r w:rsidRPr="006852C0">
              <w:t xml:space="preserve"> Monitor </w:t>
            </w:r>
            <w:r w:rsidR="00E34917">
              <w:t xml:space="preserve">and record </w:t>
            </w:r>
            <w:r w:rsidR="00BB2984">
              <w:t xml:space="preserve">performance </w:t>
            </w:r>
            <w:r w:rsidR="00E34917">
              <w:t xml:space="preserve">outcomes against community project plan </w:t>
            </w:r>
          </w:p>
          <w:p w14:paraId="1C93868F" w14:textId="6A5DF296" w:rsidR="006852C0" w:rsidRPr="006852C0" w:rsidRDefault="006852C0" w:rsidP="006852C0">
            <w:r w:rsidRPr="006852C0">
              <w:t>3.</w:t>
            </w:r>
            <w:r w:rsidR="00BB2984">
              <w:t>6</w:t>
            </w:r>
            <w:r w:rsidRPr="006852C0">
              <w:t xml:space="preserve"> </w:t>
            </w:r>
            <w:r w:rsidR="00BB2984">
              <w:t xml:space="preserve">Identify </w:t>
            </w:r>
            <w:r w:rsidR="00E34917">
              <w:t xml:space="preserve">substandard </w:t>
            </w:r>
            <w:r w:rsidR="00BB2984">
              <w:t>performance</w:t>
            </w:r>
            <w:r w:rsidR="00E34917">
              <w:t xml:space="preserve"> and implement </w:t>
            </w:r>
            <w:r w:rsidRPr="006852C0">
              <w:t xml:space="preserve">corrective action </w:t>
            </w:r>
            <w:r w:rsidR="00E34917">
              <w:t>according to contingencies in community project plan</w:t>
            </w:r>
          </w:p>
        </w:tc>
      </w:tr>
      <w:tr w:rsidR="00E34917" w:rsidRPr="00963A46" w14:paraId="6B56D152" w14:textId="77777777" w:rsidTr="00CA2922">
        <w:trPr>
          <w:cantSplit/>
        </w:trPr>
        <w:tc>
          <w:tcPr>
            <w:tcW w:w="1396" w:type="pct"/>
            <w:shd w:val="clear" w:color="auto" w:fill="auto"/>
          </w:tcPr>
          <w:p w14:paraId="7E13AF9B" w14:textId="70AB8064" w:rsidR="00E34917" w:rsidRPr="006852C0" w:rsidRDefault="00E34917" w:rsidP="006852C0">
            <w:pPr>
              <w:pStyle w:val="SIText"/>
            </w:pPr>
            <w:r>
              <w:t>4. Finalise community project</w:t>
            </w:r>
          </w:p>
        </w:tc>
        <w:tc>
          <w:tcPr>
            <w:tcW w:w="3604" w:type="pct"/>
            <w:shd w:val="clear" w:color="auto" w:fill="auto"/>
          </w:tcPr>
          <w:p w14:paraId="36FE57C5" w14:textId="08EE9E8A" w:rsidR="00E34917" w:rsidRDefault="00E34917" w:rsidP="00E34917">
            <w:r>
              <w:t>4.1</w:t>
            </w:r>
            <w:r w:rsidRPr="00E34917">
              <w:t xml:space="preserve"> </w:t>
            </w:r>
            <w:r>
              <w:t>Compile records of resources, schedules, budget and project performance</w:t>
            </w:r>
          </w:p>
          <w:p w14:paraId="4E57E60C" w14:textId="4B0718F3" w:rsidR="00E34917" w:rsidRDefault="00E34917" w:rsidP="00E34917">
            <w:r>
              <w:t>4.2 Prepare report on community project outcomes</w:t>
            </w:r>
          </w:p>
          <w:p w14:paraId="6A54F8BE" w14:textId="54818C42" w:rsidR="00E34917" w:rsidRDefault="00E34917" w:rsidP="00E34917">
            <w:r>
              <w:t xml:space="preserve">4.3 Communicate project report to community and stakeholders </w:t>
            </w:r>
          </w:p>
          <w:p w14:paraId="5444B815" w14:textId="4C4195E8" w:rsidR="00E34917" w:rsidRPr="006852C0" w:rsidRDefault="00E34917" w:rsidP="005E68E8">
            <w:r>
              <w:t xml:space="preserve">4.4 Recommend strategy for </w:t>
            </w:r>
            <w:r w:rsidR="00E40A88">
              <w:t>continuation for future of community project according to community and stakeholder demand</w:t>
            </w:r>
          </w:p>
        </w:tc>
      </w:tr>
    </w:tbl>
    <w:p w14:paraId="50784BCC" w14:textId="6F0018CE"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7987E7A7" w:rsidR="00F1480E" w:rsidRPr="005404CB" w:rsidRDefault="001A5743" w:rsidP="005404CB">
            <w:pPr>
              <w:pStyle w:val="SIText"/>
            </w:pPr>
            <w:r>
              <w:t>Oral communication</w:t>
            </w:r>
          </w:p>
        </w:tc>
        <w:tc>
          <w:tcPr>
            <w:tcW w:w="3604" w:type="pct"/>
          </w:tcPr>
          <w:p w14:paraId="6185B3D2" w14:textId="1DDE49F1" w:rsidR="00F1480E" w:rsidRPr="005404CB" w:rsidRDefault="001A5743" w:rsidP="00094DB4">
            <w:pPr>
              <w:pStyle w:val="SIBulletList1"/>
              <w:rPr>
                <w:rFonts w:eastAsia="Calibri"/>
              </w:rPr>
            </w:pPr>
            <w:r w:rsidRPr="001A5743">
              <w:t>Effectively participates in verbal exchanges using collaborative and inclusive techniques including active listening and questioning and reading of verbal and non-verbal signals to convey and clarify information</w:t>
            </w:r>
            <w:r>
              <w:t xml:space="preserve"> to stakeholders and work team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79CC2C6E" w14:textId="6FF5E8C2" w:rsidR="005E68E8" w:rsidRPr="000754EC" w:rsidRDefault="005E68E8" w:rsidP="005E68E8">
            <w:pPr>
              <w:pStyle w:val="SIText"/>
            </w:pPr>
            <w:r w:rsidRPr="006852C0">
              <w:t>AHCPER3</w:t>
            </w:r>
            <w:r w:rsidR="005C3643">
              <w:t>X</w:t>
            </w:r>
            <w:r w:rsidR="00090AD7">
              <w:t>8</w:t>
            </w:r>
            <w:r w:rsidRPr="006852C0">
              <w:t xml:space="preserve"> Coordinate community projects</w:t>
            </w:r>
          </w:p>
          <w:p w14:paraId="18ED5BE1" w14:textId="69B7FC4B" w:rsidR="00041E59" w:rsidRPr="005404CB" w:rsidRDefault="00041E59" w:rsidP="005404CB">
            <w:pPr>
              <w:pStyle w:val="SIText"/>
            </w:pPr>
          </w:p>
        </w:tc>
        <w:tc>
          <w:tcPr>
            <w:tcW w:w="1105" w:type="pct"/>
          </w:tcPr>
          <w:p w14:paraId="64EA7AE3" w14:textId="231BBA70" w:rsidR="00041E59" w:rsidRPr="005404CB" w:rsidRDefault="005E68E8" w:rsidP="005404CB">
            <w:pPr>
              <w:pStyle w:val="SIText"/>
            </w:pPr>
            <w:r w:rsidRPr="005E68E8">
              <w:t>AHCPER315 Coordinate community projects</w:t>
            </w:r>
          </w:p>
        </w:tc>
        <w:tc>
          <w:tcPr>
            <w:tcW w:w="1251" w:type="pct"/>
          </w:tcPr>
          <w:p w14:paraId="2579FB36" w14:textId="77777777" w:rsidR="00041E59" w:rsidRDefault="005E68E8" w:rsidP="005404CB">
            <w:pPr>
              <w:pStyle w:val="SIText"/>
            </w:pPr>
            <w:r>
              <w:t>Minor changes to Application for clarity</w:t>
            </w:r>
          </w:p>
          <w:p w14:paraId="3E031D32" w14:textId="27392580" w:rsidR="005E68E8" w:rsidRPr="005404CB" w:rsidRDefault="005E68E8" w:rsidP="00454643">
            <w:pPr>
              <w:pStyle w:val="SIText"/>
            </w:pPr>
            <w:r>
              <w:t>Major changes to Elements and Performance Criteria for clarity and to better reflect outcomes</w:t>
            </w:r>
          </w:p>
        </w:tc>
        <w:tc>
          <w:tcPr>
            <w:tcW w:w="1616" w:type="pct"/>
          </w:tcPr>
          <w:p w14:paraId="426455CD" w14:textId="07F5C9D5" w:rsidR="00916CD7" w:rsidRPr="005404CB" w:rsidRDefault="005E68E8" w:rsidP="005404CB">
            <w:pPr>
              <w:pStyle w:val="SIText"/>
            </w:pPr>
            <w:r>
              <w:t>Not equivalent</w:t>
            </w:r>
          </w:p>
        </w:tc>
      </w:tr>
    </w:tbl>
    <w:p w14:paraId="127C3A94" w14:textId="53A710F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VETNet: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196B811" w:rsidR="00556C4C" w:rsidRPr="005404CB" w:rsidRDefault="00556C4C">
            <w:pPr>
              <w:pStyle w:val="SIUnittitle"/>
            </w:pPr>
            <w:r w:rsidRPr="00F56827">
              <w:t xml:space="preserve">Assessment requirements for </w:t>
            </w:r>
            <w:r w:rsidR="006852C0" w:rsidRPr="006852C0">
              <w:t>AHCPER3</w:t>
            </w:r>
            <w:r w:rsidR="005C3643">
              <w:t>X</w:t>
            </w:r>
            <w:r w:rsidR="00090AD7">
              <w:t>8</w:t>
            </w:r>
            <w:r w:rsidR="006852C0" w:rsidRPr="006852C0">
              <w:t xml:space="preserve"> Coordinate community projects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3FD3164" w14:textId="4FDF6276" w:rsidR="005E68E8" w:rsidRDefault="005E68E8" w:rsidP="005E68E8">
            <w:pPr>
              <w:pStyle w:val="SIText"/>
            </w:pPr>
            <w:r w:rsidRPr="00EA3EBA">
              <w:t>An individual demonstrating competency must satisfy all of the elements and performance criteria in this unit.</w:t>
            </w:r>
          </w:p>
          <w:p w14:paraId="135CA199" w14:textId="28514F56" w:rsidR="005E68E8" w:rsidRDefault="005E68E8" w:rsidP="005E68E8">
            <w:pPr>
              <w:pStyle w:val="SIText"/>
            </w:pPr>
            <w:r>
              <w:t xml:space="preserve">There must be evidence that the individual has </w:t>
            </w:r>
            <w:del w:id="13" w:author="Ron" w:date="2022-04-04T16:01:00Z">
              <w:r w:rsidDel="00586B6E">
                <w:delText xml:space="preserve">on at </w:delText>
              </w:r>
              <w:commentRangeStart w:id="14"/>
              <w:r w:rsidRPr="00094DB4" w:rsidDel="00586B6E">
                <w:rPr>
                  <w:rStyle w:val="SITemporaryText-blue"/>
                </w:rPr>
                <w:delText xml:space="preserve">least </w:delText>
              </w:r>
              <w:r w:rsidR="00F91022" w:rsidRPr="00094DB4" w:rsidDel="00586B6E">
                <w:rPr>
                  <w:rStyle w:val="SITemporaryText-blue"/>
                </w:rPr>
                <w:delText>two</w:delText>
              </w:r>
              <w:r w:rsidRPr="00094DB4" w:rsidDel="00586B6E">
                <w:rPr>
                  <w:rStyle w:val="SITemporaryText-blue"/>
                </w:rPr>
                <w:delText xml:space="preserve"> occasion</w:delText>
              </w:r>
              <w:r w:rsidR="00F91022" w:rsidRPr="00094DB4" w:rsidDel="00586B6E">
                <w:rPr>
                  <w:rStyle w:val="SITemporaryText-blue"/>
                </w:rPr>
                <w:delText>s</w:delText>
              </w:r>
              <w:r w:rsidR="00F91022" w:rsidDel="00586B6E">
                <w:delText xml:space="preserve"> </w:delText>
              </w:r>
              <w:commentRangeEnd w:id="14"/>
              <w:r w:rsidR="00F91022" w:rsidDel="00586B6E">
                <w:rPr>
                  <w:lang w:eastAsia="en-AU"/>
                </w:rPr>
                <w:commentReference w:id="14"/>
              </w:r>
            </w:del>
            <w:r w:rsidR="00F91022">
              <w:t xml:space="preserve">coordinated </w:t>
            </w:r>
            <w:ins w:id="15" w:author="Ron" w:date="2022-04-04T16:01:00Z">
              <w:r w:rsidR="00586B6E">
                <w:t xml:space="preserve">at least one </w:t>
              </w:r>
            </w:ins>
            <w:r>
              <w:t>community project</w:t>
            </w:r>
            <w:del w:id="16" w:author="Ron" w:date="2022-04-04T16:01:00Z">
              <w:r w:rsidR="00F91022" w:rsidDel="00586B6E">
                <w:delText>s</w:delText>
              </w:r>
            </w:del>
            <w:r>
              <w:t>:</w:t>
            </w:r>
          </w:p>
          <w:p w14:paraId="250C7D75" w14:textId="25D7AC64" w:rsidR="00F91022" w:rsidRDefault="00F91022" w:rsidP="006852C0">
            <w:pPr>
              <w:pStyle w:val="SIBulletList1"/>
            </w:pPr>
            <w:r>
              <w:t xml:space="preserve">consulted with community and stakeholders </w:t>
            </w:r>
            <w:r w:rsidR="00454643">
              <w:t>throughout</w:t>
            </w:r>
            <w:r>
              <w:t xml:space="preserve"> community project</w:t>
            </w:r>
          </w:p>
          <w:p w14:paraId="6FBBEB0E" w14:textId="6EA73860" w:rsidR="00F91022" w:rsidRDefault="00F91022" w:rsidP="006852C0">
            <w:pPr>
              <w:pStyle w:val="SIBulletList1"/>
            </w:pPr>
            <w:r>
              <w:t>clarified outcomes of community project</w:t>
            </w:r>
          </w:p>
          <w:p w14:paraId="3B8BF589" w14:textId="2001384D" w:rsidR="006852C0" w:rsidRDefault="00F91022" w:rsidP="006852C0">
            <w:pPr>
              <w:pStyle w:val="SIBulletList1"/>
            </w:pPr>
            <w:r>
              <w:t xml:space="preserve">identified, sourced, prepared and scheduled </w:t>
            </w:r>
            <w:r w:rsidR="00454643">
              <w:t xml:space="preserve">resources, </w:t>
            </w:r>
            <w:r>
              <w:t>including:</w:t>
            </w:r>
          </w:p>
          <w:p w14:paraId="135E2240" w14:textId="6C150AF8" w:rsidR="00F91022" w:rsidRDefault="00F91022" w:rsidP="00094DB4">
            <w:pPr>
              <w:pStyle w:val="SIBulletList2"/>
            </w:pPr>
            <w:r>
              <w:t>equipment, materials and consumables</w:t>
            </w:r>
          </w:p>
          <w:p w14:paraId="7E52B42A" w14:textId="6F8FA533" w:rsidR="00F91022" w:rsidRDefault="00F91022" w:rsidP="00094DB4">
            <w:pPr>
              <w:pStyle w:val="SIBulletList2"/>
            </w:pPr>
            <w:r>
              <w:t>human resources</w:t>
            </w:r>
          </w:p>
          <w:p w14:paraId="45D6BB00" w14:textId="77777777" w:rsidR="00F91022" w:rsidRDefault="00F91022" w:rsidP="00094DB4">
            <w:pPr>
              <w:pStyle w:val="SIBulletList2"/>
            </w:pPr>
            <w:r>
              <w:t>budget</w:t>
            </w:r>
          </w:p>
          <w:p w14:paraId="3857018E" w14:textId="77777777" w:rsidR="00F91022" w:rsidRDefault="00F91022" w:rsidP="00094DB4">
            <w:pPr>
              <w:pStyle w:val="SIBulletList2"/>
            </w:pPr>
            <w:r>
              <w:t>environmental impact</w:t>
            </w:r>
          </w:p>
          <w:p w14:paraId="19173E6A" w14:textId="5236B305" w:rsidR="00F91022" w:rsidRDefault="00F91022" w:rsidP="00094DB4">
            <w:pPr>
              <w:pStyle w:val="SIBulletList2"/>
            </w:pPr>
            <w:r>
              <w:t>health and safety</w:t>
            </w:r>
          </w:p>
          <w:p w14:paraId="74CE5EEC" w14:textId="6439A0E2" w:rsidR="00454643" w:rsidRDefault="00454643">
            <w:pPr>
              <w:pStyle w:val="SIBulletList1"/>
            </w:pPr>
            <w:r>
              <w:t>applied and received confirmation for permits and authorisation to conduct community project</w:t>
            </w:r>
          </w:p>
          <w:p w14:paraId="74385866" w14:textId="129607AE" w:rsidR="00F91022" w:rsidRDefault="00F91022">
            <w:pPr>
              <w:pStyle w:val="SIBulletList1"/>
            </w:pPr>
            <w:r>
              <w:t>acquired and allocated resources for</w:t>
            </w:r>
            <w:r w:rsidR="00454643">
              <w:t xml:space="preserve"> community project</w:t>
            </w:r>
          </w:p>
          <w:p w14:paraId="69ACA7EC" w14:textId="5BE54756" w:rsidR="00454643" w:rsidRDefault="00454643" w:rsidP="006852C0">
            <w:pPr>
              <w:pStyle w:val="SIBulletList1"/>
            </w:pPr>
            <w:r>
              <w:t>scheduled, informed and trained human resources for project</w:t>
            </w:r>
          </w:p>
          <w:p w14:paraId="4DB24301" w14:textId="466AD216" w:rsidR="00454643" w:rsidRDefault="00454643" w:rsidP="006852C0">
            <w:pPr>
              <w:pStyle w:val="SIBulletList1"/>
            </w:pPr>
            <w:r>
              <w:t>implemented health, safety and environmental controls throughout the community project</w:t>
            </w:r>
          </w:p>
          <w:p w14:paraId="250BC709" w14:textId="47A73E2F" w:rsidR="00454643" w:rsidRDefault="00454643">
            <w:pPr>
              <w:pStyle w:val="SIBulletList1"/>
            </w:pPr>
            <w:r>
              <w:t>monitored</w:t>
            </w:r>
            <w:r w:rsidR="006D7AF2">
              <w:t xml:space="preserve">, rectified </w:t>
            </w:r>
            <w:r>
              <w:t>and recorded performance of project against planned outcomes</w:t>
            </w:r>
          </w:p>
          <w:p w14:paraId="0E873DCC" w14:textId="72C6139B" w:rsidR="00454643" w:rsidRDefault="006D7AF2" w:rsidP="006852C0">
            <w:pPr>
              <w:pStyle w:val="SIBulletList1"/>
            </w:pPr>
            <w:r>
              <w:t>compiled records of project and prepared and communicated a report to community and stakeholders for review</w:t>
            </w:r>
          </w:p>
          <w:p w14:paraId="6BFA69AA" w14:textId="2D139F16" w:rsidR="00556C4C" w:rsidRPr="005404CB" w:rsidRDefault="006D7AF2" w:rsidP="00094DB4">
            <w:pPr>
              <w:pStyle w:val="SIBulletList1"/>
              <w:numPr>
                <w:ilvl w:val="0"/>
                <w:numId w:val="0"/>
              </w:numPr>
              <w:ind w:left="357"/>
            </w:pPr>
            <w:r>
              <w:t>recommended strategies for continuation of community project.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3E9C5804" w14:textId="0FE4B223" w:rsidR="005E68E8" w:rsidRDefault="005E68E8" w:rsidP="00094DB4">
            <w:pPr>
              <w:pStyle w:val="SIText"/>
            </w:pPr>
            <w:r w:rsidRPr="005E68E8">
              <w:t>An individual must be able to demonstrate the knowledge required to perform the tasks outlined in the elements and performance criteria of this unit. This includes knowledge of:</w:t>
            </w:r>
          </w:p>
          <w:p w14:paraId="5071E07E" w14:textId="53929286" w:rsidR="006852C0" w:rsidRPr="006852C0" w:rsidRDefault="006852C0" w:rsidP="006852C0">
            <w:pPr>
              <w:pStyle w:val="SIBulletList1"/>
            </w:pPr>
            <w:r w:rsidRPr="006852C0">
              <w:t xml:space="preserve">community projects, </w:t>
            </w:r>
            <w:r w:rsidR="006D7AF2">
              <w:t>including</w:t>
            </w:r>
            <w:r w:rsidRPr="006852C0">
              <w:t>:</w:t>
            </w:r>
          </w:p>
          <w:p w14:paraId="3BBE3012" w14:textId="77777777" w:rsidR="006852C0" w:rsidRPr="006852C0" w:rsidRDefault="006852C0" w:rsidP="006852C0">
            <w:pPr>
              <w:pStyle w:val="SIBulletList2"/>
            </w:pPr>
            <w:r w:rsidRPr="006852C0">
              <w:t>small or short-term projects</w:t>
            </w:r>
          </w:p>
          <w:p w14:paraId="0A46E468" w14:textId="77777777" w:rsidR="006852C0" w:rsidRPr="006852C0" w:rsidRDefault="006852C0" w:rsidP="006852C0">
            <w:pPr>
              <w:pStyle w:val="SIBulletList2"/>
            </w:pPr>
            <w:r w:rsidRPr="006852C0">
              <w:t>projects that form part of larger projects</w:t>
            </w:r>
          </w:p>
          <w:p w14:paraId="5CB5104B" w14:textId="77777777" w:rsidR="006852C0" w:rsidRPr="006852C0" w:rsidRDefault="006852C0" w:rsidP="006852C0">
            <w:pPr>
              <w:pStyle w:val="SIBulletList2"/>
            </w:pPr>
            <w:r w:rsidRPr="006852C0">
              <w:t>arranging social events</w:t>
            </w:r>
          </w:p>
          <w:p w14:paraId="293EF506" w14:textId="77777777" w:rsidR="006852C0" w:rsidRPr="006852C0" w:rsidRDefault="006852C0" w:rsidP="006852C0">
            <w:pPr>
              <w:pStyle w:val="SIBulletList2"/>
            </w:pPr>
            <w:r w:rsidRPr="006852C0">
              <w:t>carrying out fundraising and sponsorship</w:t>
            </w:r>
          </w:p>
          <w:p w14:paraId="6F4AB09B" w14:textId="77777777" w:rsidR="006852C0" w:rsidRPr="006852C0" w:rsidRDefault="006852C0" w:rsidP="006852C0">
            <w:pPr>
              <w:pStyle w:val="SIBulletList2"/>
            </w:pPr>
            <w:r w:rsidRPr="006852C0">
              <w:t>representing a community group or project</w:t>
            </w:r>
          </w:p>
          <w:p w14:paraId="1F662AD0" w14:textId="60FF2666" w:rsidR="006852C0" w:rsidRPr="006852C0" w:rsidRDefault="006852C0" w:rsidP="006852C0">
            <w:pPr>
              <w:pStyle w:val="SIBulletList1"/>
            </w:pPr>
            <w:r w:rsidRPr="006852C0">
              <w:t xml:space="preserve">environmental </w:t>
            </w:r>
            <w:r w:rsidR="006D7AF2">
              <w:t>impact of community</w:t>
            </w:r>
            <w:r w:rsidRPr="006852C0">
              <w:t xml:space="preserve"> project</w:t>
            </w:r>
            <w:r w:rsidR="006D7AF2">
              <w:t>s and mitigation strategies to protect the environment</w:t>
            </w:r>
          </w:p>
          <w:p w14:paraId="2D8534D2" w14:textId="77777777" w:rsidR="006852C0" w:rsidRDefault="006852C0" w:rsidP="006852C0">
            <w:pPr>
              <w:pStyle w:val="SIBulletList1"/>
            </w:pPr>
            <w:r w:rsidRPr="006852C0">
              <w:t>work schedule programming</w:t>
            </w:r>
          </w:p>
          <w:p w14:paraId="32126353" w14:textId="01BB1142" w:rsidR="006D7AF2" w:rsidRPr="006852C0" w:rsidRDefault="006D7AF2" w:rsidP="006852C0">
            <w:pPr>
              <w:pStyle w:val="SIBulletList1"/>
            </w:pPr>
            <w:r>
              <w:t>human resources, access and responsibilities, including:</w:t>
            </w:r>
          </w:p>
          <w:p w14:paraId="6A482C29" w14:textId="77777777" w:rsidR="006852C0" w:rsidRPr="006852C0" w:rsidRDefault="006852C0" w:rsidP="00094DB4">
            <w:pPr>
              <w:pStyle w:val="SIBulletList2"/>
            </w:pPr>
            <w:r w:rsidRPr="006852C0">
              <w:t>hiring and subcontracting of labour</w:t>
            </w:r>
          </w:p>
          <w:p w14:paraId="6DD312DC" w14:textId="77777777" w:rsidR="006852C0" w:rsidRPr="006852C0" w:rsidRDefault="006852C0" w:rsidP="00094DB4">
            <w:pPr>
              <w:pStyle w:val="SIBulletList2"/>
            </w:pPr>
            <w:r w:rsidRPr="006852C0">
              <w:lastRenderedPageBreak/>
              <w:t>attracting volunteers</w:t>
            </w:r>
          </w:p>
          <w:p w14:paraId="55876653" w14:textId="3771031A" w:rsidR="006852C0" w:rsidRPr="006852C0" w:rsidRDefault="006852C0" w:rsidP="006852C0">
            <w:pPr>
              <w:pStyle w:val="SIBulletList1"/>
            </w:pPr>
            <w:r w:rsidRPr="006852C0">
              <w:t xml:space="preserve">possible causes of disruption to work activities and contingency situations, </w:t>
            </w:r>
            <w:r w:rsidR="006D7AF2">
              <w:t>including</w:t>
            </w:r>
            <w:r w:rsidRPr="006852C0">
              <w:t>:</w:t>
            </w:r>
          </w:p>
          <w:p w14:paraId="466D6747" w14:textId="77777777" w:rsidR="006852C0" w:rsidRPr="006852C0" w:rsidRDefault="006852C0" w:rsidP="006852C0">
            <w:pPr>
              <w:pStyle w:val="SIBulletList2"/>
            </w:pPr>
            <w:r w:rsidRPr="006852C0">
              <w:t>delay in delivery and/or breakdowns with equipment and machinery</w:t>
            </w:r>
          </w:p>
          <w:p w14:paraId="6E1FE28F" w14:textId="77777777" w:rsidR="006852C0" w:rsidRPr="006852C0" w:rsidRDefault="006852C0" w:rsidP="006852C0">
            <w:pPr>
              <w:pStyle w:val="SIBulletList2"/>
            </w:pPr>
            <w:r w:rsidRPr="006852C0">
              <w:t>poor weather conditions</w:t>
            </w:r>
          </w:p>
          <w:p w14:paraId="58438AFF" w14:textId="77777777" w:rsidR="006852C0" w:rsidRPr="006852C0" w:rsidRDefault="006852C0" w:rsidP="006852C0">
            <w:pPr>
              <w:pStyle w:val="SIBulletList2"/>
            </w:pPr>
            <w:r w:rsidRPr="006852C0">
              <w:t>poor quality materials</w:t>
            </w:r>
          </w:p>
          <w:p w14:paraId="32384D00" w14:textId="77777777" w:rsidR="006852C0" w:rsidRPr="006852C0" w:rsidRDefault="006852C0" w:rsidP="006852C0">
            <w:pPr>
              <w:pStyle w:val="SIBulletList2"/>
            </w:pPr>
            <w:r w:rsidRPr="006852C0">
              <w:t>unforeseen problems</w:t>
            </w:r>
          </w:p>
          <w:p w14:paraId="34EED636" w14:textId="77777777" w:rsidR="006852C0" w:rsidRPr="006852C0" w:rsidRDefault="006852C0" w:rsidP="006852C0">
            <w:pPr>
              <w:pStyle w:val="SIBulletList2"/>
            </w:pPr>
            <w:r w:rsidRPr="006852C0">
              <w:t>provision for providing other work on the site or away from the site while problems are fixed</w:t>
            </w:r>
          </w:p>
          <w:p w14:paraId="499CADF5" w14:textId="77777777" w:rsidR="006852C0" w:rsidRPr="006852C0" w:rsidRDefault="006852C0" w:rsidP="006852C0">
            <w:pPr>
              <w:pStyle w:val="SIBulletList2"/>
            </w:pPr>
            <w:r w:rsidRPr="006852C0">
              <w:t>delaying a project if possible and necessary</w:t>
            </w:r>
          </w:p>
          <w:p w14:paraId="1ACA6FC4" w14:textId="77777777" w:rsidR="006852C0" w:rsidRPr="006852C0" w:rsidRDefault="006852C0" w:rsidP="006852C0">
            <w:pPr>
              <w:pStyle w:val="SIBulletList1"/>
            </w:pPr>
            <w:r w:rsidRPr="006852C0">
              <w:t>responsibilities and requirements for obtaining external agency permits as necessary</w:t>
            </w:r>
          </w:p>
          <w:p w14:paraId="632E6AEC" w14:textId="0590D371" w:rsidR="006852C0" w:rsidRDefault="006852C0" w:rsidP="006852C0">
            <w:pPr>
              <w:pStyle w:val="SIBulletList1"/>
            </w:pPr>
            <w:r w:rsidRPr="006852C0">
              <w:t xml:space="preserve">range, use and availability of materials, equipment and resources required for a </w:t>
            </w:r>
            <w:r w:rsidR="006D7AF2">
              <w:t xml:space="preserve">community </w:t>
            </w:r>
            <w:r w:rsidRPr="006852C0">
              <w:t>project</w:t>
            </w:r>
            <w:r w:rsidR="006D7AF2">
              <w:t>s, including:</w:t>
            </w:r>
          </w:p>
          <w:p w14:paraId="39941FDA" w14:textId="325EB622" w:rsidR="006D7AF2" w:rsidRPr="00094DB4" w:rsidRDefault="00E15F1D" w:rsidP="00094DB4">
            <w:pPr>
              <w:pStyle w:val="SIBulletList2"/>
            </w:pPr>
            <w:r w:rsidRPr="00094DB4">
              <w:t>on-site</w:t>
            </w:r>
            <w:r w:rsidR="006D7AF2">
              <w:t xml:space="preserve"> or </w:t>
            </w:r>
            <w:r w:rsidRPr="006D7AF2">
              <w:t>off-site</w:t>
            </w:r>
            <w:r w:rsidR="006D7AF2">
              <w:t xml:space="preserve"> and means of transportation</w:t>
            </w:r>
          </w:p>
          <w:p w14:paraId="6C12039F" w14:textId="767E15BB" w:rsidR="006D7AF2" w:rsidRPr="00094DB4" w:rsidRDefault="00E15F1D" w:rsidP="00094DB4">
            <w:pPr>
              <w:pStyle w:val="SIBulletList2"/>
            </w:pPr>
            <w:r w:rsidRPr="00094DB4">
              <w:t>purchased</w:t>
            </w:r>
            <w:r w:rsidR="006D7AF2">
              <w:t xml:space="preserve"> within budget</w:t>
            </w:r>
          </w:p>
          <w:p w14:paraId="515CD8B2" w14:textId="2E7F8968" w:rsidR="006D7AF2" w:rsidRPr="00094DB4" w:rsidRDefault="00E15F1D" w:rsidP="00094DB4">
            <w:pPr>
              <w:pStyle w:val="SIBulletList2"/>
            </w:pPr>
            <w:r w:rsidRPr="00094DB4">
              <w:t xml:space="preserve">traded </w:t>
            </w:r>
          </w:p>
          <w:p w14:paraId="76636B15" w14:textId="0D711948" w:rsidR="00E15F1D" w:rsidRPr="006D7AF2" w:rsidRDefault="00E15F1D" w:rsidP="00094DB4">
            <w:pPr>
              <w:pStyle w:val="SIBulletList2"/>
            </w:pPr>
            <w:r w:rsidRPr="006D7AF2">
              <w:t>scavenged</w:t>
            </w:r>
          </w:p>
          <w:p w14:paraId="6B230894" w14:textId="06547289" w:rsidR="003D5FB8" w:rsidRDefault="006852C0" w:rsidP="006852C0">
            <w:pPr>
              <w:pStyle w:val="SIBulletList1"/>
            </w:pPr>
            <w:r w:rsidRPr="006852C0">
              <w:t>work health and safety</w:t>
            </w:r>
            <w:r w:rsidR="003D5FB8">
              <w:t xml:space="preserve"> hazards and risks including procedures and processes</w:t>
            </w:r>
          </w:p>
          <w:p w14:paraId="33CC1FDC" w14:textId="11C3F959" w:rsidR="003D5FB8" w:rsidRDefault="006852C0" w:rsidP="006852C0">
            <w:pPr>
              <w:pStyle w:val="SIBulletList1"/>
            </w:pPr>
            <w:r w:rsidRPr="006852C0">
              <w:t xml:space="preserve">legislative </w:t>
            </w:r>
            <w:r w:rsidR="003D5FB8">
              <w:t xml:space="preserve">and regulatory </w:t>
            </w:r>
            <w:r w:rsidRPr="006852C0">
              <w:t>requirements</w:t>
            </w:r>
            <w:r w:rsidR="003D5FB8">
              <w:t xml:space="preserve"> including permits and approvals processes</w:t>
            </w:r>
          </w:p>
          <w:p w14:paraId="06C8CCD5" w14:textId="26418B53" w:rsidR="006852C0" w:rsidRPr="006852C0" w:rsidRDefault="006852C0" w:rsidP="006852C0">
            <w:pPr>
              <w:pStyle w:val="SIBulletList1"/>
            </w:pPr>
            <w:r w:rsidRPr="006852C0">
              <w:t>Codes of Practice</w:t>
            </w:r>
          </w:p>
          <w:p w14:paraId="6066CCD6" w14:textId="0B15641C" w:rsidR="006852C0" w:rsidRPr="006852C0" w:rsidRDefault="006852C0" w:rsidP="006852C0">
            <w:pPr>
              <w:pStyle w:val="SIBulletList1"/>
            </w:pPr>
            <w:r w:rsidRPr="006852C0">
              <w:t xml:space="preserve">community </w:t>
            </w:r>
            <w:r w:rsidR="003D5FB8">
              <w:t xml:space="preserve">and stakeholder </w:t>
            </w:r>
            <w:r w:rsidRPr="006852C0">
              <w:t>consultation</w:t>
            </w:r>
          </w:p>
          <w:p w14:paraId="62CD1631" w14:textId="77777777" w:rsidR="006852C0" w:rsidRPr="006852C0" w:rsidRDefault="006852C0" w:rsidP="006852C0">
            <w:pPr>
              <w:pStyle w:val="SIBulletList1"/>
            </w:pPr>
            <w:r w:rsidRPr="006852C0">
              <w:t>project coordination principles</w:t>
            </w:r>
          </w:p>
          <w:p w14:paraId="70D93794" w14:textId="77777777" w:rsidR="006852C0" w:rsidRPr="006852C0" w:rsidRDefault="006852C0" w:rsidP="006852C0">
            <w:pPr>
              <w:pStyle w:val="SIBulletList1"/>
            </w:pPr>
            <w:r w:rsidRPr="006852C0">
              <w:t>meeting and committee protocols</w:t>
            </w:r>
          </w:p>
          <w:p w14:paraId="58362A8A" w14:textId="0D0325B0" w:rsidR="006852C0" w:rsidRPr="006852C0" w:rsidRDefault="006852C0" w:rsidP="006852C0">
            <w:pPr>
              <w:pStyle w:val="SIBulletList1"/>
            </w:pPr>
            <w:r w:rsidRPr="006852C0">
              <w:t>project reporting</w:t>
            </w:r>
            <w:r w:rsidR="003D5FB8">
              <w:t>, including:</w:t>
            </w:r>
          </w:p>
          <w:p w14:paraId="310AE10D" w14:textId="51400424" w:rsidR="006852C0" w:rsidRPr="006852C0" w:rsidRDefault="006852C0" w:rsidP="006852C0">
            <w:pPr>
              <w:pStyle w:val="SIBulletList2"/>
            </w:pPr>
            <w:r w:rsidRPr="006852C0">
              <w:t xml:space="preserve">project </w:t>
            </w:r>
            <w:r w:rsidR="003D5FB8">
              <w:t>title</w:t>
            </w:r>
          </w:p>
          <w:p w14:paraId="09687F4D" w14:textId="77777777" w:rsidR="006852C0" w:rsidRPr="006852C0" w:rsidRDefault="006852C0" w:rsidP="006852C0">
            <w:pPr>
              <w:pStyle w:val="SIBulletList2"/>
            </w:pPr>
            <w:r w:rsidRPr="006852C0">
              <w:t>author name and date</w:t>
            </w:r>
          </w:p>
          <w:p w14:paraId="08E85CB5" w14:textId="77777777" w:rsidR="006852C0" w:rsidRPr="006852C0" w:rsidRDefault="006852C0" w:rsidP="006852C0">
            <w:pPr>
              <w:pStyle w:val="SIBulletList2"/>
            </w:pPr>
            <w:r w:rsidRPr="006852C0">
              <w:t>project description</w:t>
            </w:r>
          </w:p>
          <w:p w14:paraId="553933EA" w14:textId="77777777" w:rsidR="006852C0" w:rsidRPr="006852C0" w:rsidRDefault="006852C0" w:rsidP="006852C0">
            <w:pPr>
              <w:pStyle w:val="SIBulletList2"/>
            </w:pPr>
            <w:r w:rsidRPr="006852C0">
              <w:t>progress of activities</w:t>
            </w:r>
          </w:p>
          <w:p w14:paraId="0E897FA3" w14:textId="77777777" w:rsidR="006852C0" w:rsidRPr="006852C0" w:rsidRDefault="006852C0" w:rsidP="006852C0">
            <w:pPr>
              <w:pStyle w:val="SIBulletList2"/>
            </w:pPr>
            <w:r w:rsidRPr="006852C0">
              <w:t>promotions and publicity</w:t>
            </w:r>
          </w:p>
          <w:p w14:paraId="4BF24BB5" w14:textId="1FEBBF82" w:rsidR="006852C0" w:rsidRDefault="003D5FB8" w:rsidP="006852C0">
            <w:pPr>
              <w:pStyle w:val="SIBulletList2"/>
            </w:pPr>
            <w:r>
              <w:t>work health and safety</w:t>
            </w:r>
            <w:r w:rsidRPr="006852C0">
              <w:t xml:space="preserve"> </w:t>
            </w:r>
            <w:r w:rsidR="006852C0" w:rsidRPr="006852C0">
              <w:t>issues</w:t>
            </w:r>
          </w:p>
          <w:p w14:paraId="233AAE40" w14:textId="742B1AF7" w:rsidR="003D5FB8" w:rsidRPr="006852C0" w:rsidRDefault="003D5FB8" w:rsidP="006852C0">
            <w:pPr>
              <w:pStyle w:val="SIBulletList2"/>
            </w:pPr>
            <w:r>
              <w:t>environmental risks and mitigation</w:t>
            </w:r>
          </w:p>
          <w:p w14:paraId="294F4123" w14:textId="77777777" w:rsidR="006852C0" w:rsidRPr="006852C0" w:rsidRDefault="006852C0" w:rsidP="006852C0">
            <w:pPr>
              <w:pStyle w:val="SIBulletList2"/>
            </w:pPr>
            <w:r w:rsidRPr="006852C0">
              <w:t>expenditure</w:t>
            </w:r>
          </w:p>
          <w:p w14:paraId="5C8CD985" w14:textId="321E9D51" w:rsidR="00F1480E" w:rsidRPr="005404CB" w:rsidRDefault="006852C0" w:rsidP="00094DB4">
            <w:pPr>
              <w:pStyle w:val="SIBulletList2"/>
            </w:pPr>
            <w:r w:rsidRPr="006852C0">
              <w:t>future project-related activities that require planning</w:t>
            </w:r>
            <w:r w:rsidR="003D5FB8">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lastRenderedPageBreak/>
              <w:t>A</w:t>
            </w:r>
            <w:r w:rsidRPr="005404CB">
              <w:t>ssessment Conditions</w:t>
            </w:r>
          </w:p>
        </w:tc>
      </w:tr>
      <w:tr w:rsidR="00F1480E" w:rsidRPr="00A55106" w14:paraId="6F5D6588" w14:textId="77777777" w:rsidTr="00CA2922">
        <w:tc>
          <w:tcPr>
            <w:tcW w:w="5000" w:type="pct"/>
            <w:shd w:val="clear" w:color="auto" w:fill="auto"/>
          </w:tcPr>
          <w:p w14:paraId="41B536A8" w14:textId="77777777" w:rsidR="0013525C" w:rsidRDefault="0013525C" w:rsidP="0013525C">
            <w:pPr>
              <w:pStyle w:val="SIBulletList2"/>
              <w:numPr>
                <w:ilvl w:val="0"/>
                <w:numId w:val="0"/>
              </w:numPr>
              <w:ind w:left="357"/>
            </w:pPr>
          </w:p>
          <w:p w14:paraId="1225361F" w14:textId="77777777" w:rsidR="005E68E8" w:rsidRPr="005E68E8" w:rsidRDefault="005E68E8" w:rsidP="005E68E8">
            <w:pPr>
              <w:pStyle w:val="SIText"/>
            </w:pPr>
            <w:r w:rsidRPr="005E68E8">
              <w:t xml:space="preserve">Assessment of the skills in this unit of competency must take place under the following conditions: </w:t>
            </w:r>
          </w:p>
          <w:p w14:paraId="3899F098" w14:textId="77777777" w:rsidR="005E68E8" w:rsidRPr="005E68E8" w:rsidRDefault="005E68E8" w:rsidP="00094DB4">
            <w:pPr>
              <w:pStyle w:val="SIBulletList1"/>
            </w:pPr>
            <w:r w:rsidRPr="005E68E8">
              <w:t>physical conditions:</w:t>
            </w:r>
          </w:p>
          <w:p w14:paraId="04AFCCF1" w14:textId="0BB58A08" w:rsidR="005E68E8" w:rsidRPr="005E68E8" w:rsidRDefault="005E68E8" w:rsidP="00094DB4">
            <w:pPr>
              <w:pStyle w:val="SIBulletList2"/>
            </w:pPr>
            <w:r w:rsidRPr="005E68E8">
              <w:t xml:space="preserve">skills must be demonstrated </w:t>
            </w:r>
            <w:r w:rsidR="003D5FB8">
              <w:t>for a community project</w:t>
            </w:r>
            <w:r w:rsidRPr="005E68E8">
              <w:t xml:space="preserve"> or an environment that accurately represents workplace conditions</w:t>
            </w:r>
          </w:p>
          <w:p w14:paraId="6755E53B" w14:textId="77777777" w:rsidR="005E68E8" w:rsidRPr="005E68E8" w:rsidRDefault="005E68E8" w:rsidP="00094DB4">
            <w:pPr>
              <w:pStyle w:val="SIBulletList1"/>
            </w:pPr>
            <w:r w:rsidRPr="005E68E8">
              <w:t>resources, equipment and materials:</w:t>
            </w:r>
          </w:p>
          <w:p w14:paraId="654804AA" w14:textId="4E7D0DB4" w:rsidR="005E68E8" w:rsidRPr="005E68E8" w:rsidRDefault="005E68E8" w:rsidP="00094DB4">
            <w:pPr>
              <w:pStyle w:val="SIBulletList2"/>
            </w:pPr>
            <w:r w:rsidRPr="005E68E8">
              <w:t>use of tools and equipment</w:t>
            </w:r>
            <w:r w:rsidR="003D5FB8">
              <w:t xml:space="preserve"> to support project outcomes</w:t>
            </w:r>
          </w:p>
          <w:p w14:paraId="16E7CDBE" w14:textId="2E838018" w:rsidR="005E68E8" w:rsidRDefault="005E68E8" w:rsidP="00094DB4">
            <w:pPr>
              <w:pStyle w:val="SIBulletList2"/>
            </w:pPr>
            <w:r w:rsidRPr="005E68E8">
              <w:t xml:space="preserve">use of </w:t>
            </w:r>
            <w:r w:rsidR="003D5FB8">
              <w:t xml:space="preserve">safety and </w:t>
            </w:r>
            <w:r w:rsidRPr="005E68E8">
              <w:t>personal protective equipment</w:t>
            </w:r>
          </w:p>
          <w:p w14:paraId="55CCBFA6" w14:textId="77777777" w:rsidR="005E68E8" w:rsidRPr="005E68E8" w:rsidRDefault="005E68E8" w:rsidP="00094DB4">
            <w:pPr>
              <w:pStyle w:val="SIBulletList1"/>
            </w:pPr>
            <w:r w:rsidRPr="005E68E8">
              <w:t>specifications:</w:t>
            </w:r>
          </w:p>
          <w:p w14:paraId="2AE1240A" w14:textId="781B33E8" w:rsidR="005E68E8" w:rsidRPr="005E68E8" w:rsidRDefault="005E68E8" w:rsidP="00094DB4">
            <w:pPr>
              <w:pStyle w:val="SIBulletList2"/>
            </w:pPr>
            <w:r w:rsidRPr="005E68E8">
              <w:t>use of workplace policies, procedures, processes</w:t>
            </w:r>
            <w:r w:rsidR="003D5FB8">
              <w:t xml:space="preserve"> for conducting community projects</w:t>
            </w:r>
          </w:p>
          <w:p w14:paraId="7C4387F9" w14:textId="2E65E6F7" w:rsidR="005E68E8" w:rsidRPr="005E68E8" w:rsidRDefault="003D5FB8" w:rsidP="00094DB4">
            <w:pPr>
              <w:pStyle w:val="SIBulletList2"/>
            </w:pPr>
            <w:r>
              <w:t>u</w:t>
            </w:r>
            <w:r w:rsidR="005E68E8" w:rsidRPr="005E68E8">
              <w:t xml:space="preserve">se of </w:t>
            </w:r>
            <w:r>
              <w:t>community project plan and objectives</w:t>
            </w:r>
          </w:p>
          <w:p w14:paraId="45C462DA" w14:textId="4411A8D6" w:rsidR="005E68E8" w:rsidRDefault="003D5FB8" w:rsidP="00094DB4">
            <w:pPr>
              <w:pStyle w:val="SIBulletList2"/>
            </w:pPr>
            <w:r>
              <w:t xml:space="preserve">access to specific legislation/regulations and </w:t>
            </w:r>
            <w:r w:rsidR="005E68E8" w:rsidRPr="005E68E8">
              <w:t>codes of practice</w:t>
            </w:r>
          </w:p>
          <w:p w14:paraId="58A135E2" w14:textId="5683EAE8" w:rsidR="003D5FB8" w:rsidRPr="005E68E8" w:rsidRDefault="003D5FB8" w:rsidP="00094DB4">
            <w:pPr>
              <w:pStyle w:val="SIBulletList2"/>
            </w:pPr>
            <w:r>
              <w:t>use of application forms for permits and authorisations</w:t>
            </w:r>
          </w:p>
          <w:p w14:paraId="1A1127BB" w14:textId="77777777" w:rsidR="005E68E8" w:rsidRPr="005E68E8" w:rsidRDefault="005E68E8" w:rsidP="00094DB4">
            <w:pPr>
              <w:pStyle w:val="SIBulletList1"/>
            </w:pPr>
            <w:r w:rsidRPr="005E68E8">
              <w:t>relationships:</w:t>
            </w:r>
          </w:p>
          <w:p w14:paraId="1F2DDEF1" w14:textId="780A8EFF" w:rsidR="005E68E8" w:rsidRPr="005E68E8" w:rsidRDefault="003D5FB8" w:rsidP="00094DB4">
            <w:pPr>
              <w:pStyle w:val="SIBulletList2"/>
            </w:pPr>
            <w:r>
              <w:t>community</w:t>
            </w:r>
          </w:p>
          <w:p w14:paraId="3DCE8B42" w14:textId="24512911" w:rsidR="005E68E8" w:rsidRPr="005E68E8" w:rsidRDefault="003D5FB8" w:rsidP="00094DB4">
            <w:pPr>
              <w:pStyle w:val="SIBulletList2"/>
            </w:pPr>
            <w:r>
              <w:t>project support team</w:t>
            </w:r>
          </w:p>
          <w:p w14:paraId="37C1364C" w14:textId="77777777" w:rsidR="005E68E8" w:rsidRPr="005E68E8" w:rsidRDefault="005E68E8" w:rsidP="00094DB4">
            <w:pPr>
              <w:pStyle w:val="SIBulletList1"/>
            </w:pPr>
            <w:r w:rsidRPr="005E68E8">
              <w:t xml:space="preserve">timeframes: </w:t>
            </w:r>
          </w:p>
          <w:p w14:paraId="0A4CDADA" w14:textId="201ACECE" w:rsidR="005E68E8" w:rsidRPr="005E68E8" w:rsidRDefault="005E68E8" w:rsidP="00094DB4">
            <w:pPr>
              <w:pStyle w:val="SIBulletList2"/>
            </w:pPr>
            <w:r w:rsidRPr="005E68E8">
              <w:t xml:space="preserve">according to time </w:t>
            </w:r>
            <w:r w:rsidR="003D5FB8">
              <w:t xml:space="preserve">frames </w:t>
            </w:r>
            <w:r w:rsidRPr="005E68E8">
              <w:t xml:space="preserve">specified </w:t>
            </w:r>
            <w:r w:rsidR="003D5FB8">
              <w:t>community project plan</w:t>
            </w:r>
          </w:p>
          <w:p w14:paraId="41749D7C" w14:textId="0AFF5EA8" w:rsidR="005E68E8" w:rsidRPr="005E68E8" w:rsidRDefault="005E68E8" w:rsidP="00094DB4">
            <w:pPr>
              <w:pStyle w:val="SIBulletList2"/>
            </w:pPr>
            <w:r w:rsidRPr="005E68E8">
              <w:t>within specific time period</w:t>
            </w:r>
            <w:r w:rsidR="003D5FB8">
              <w:t xml:space="preserve"> specified in schedules</w:t>
            </w:r>
            <w:r w:rsidRPr="005E68E8">
              <w:t>.</w:t>
            </w:r>
          </w:p>
          <w:p w14:paraId="31CA720B" w14:textId="77777777" w:rsidR="005E68E8" w:rsidRPr="005E68E8" w:rsidRDefault="005E68E8" w:rsidP="005E68E8">
            <w:pPr>
              <w:pStyle w:val="SIText"/>
            </w:pPr>
          </w:p>
          <w:p w14:paraId="3E85DB39" w14:textId="77777777" w:rsidR="005E68E8" w:rsidRPr="005E68E8" w:rsidRDefault="005E68E8" w:rsidP="005E68E8">
            <w:pPr>
              <w:pStyle w:val="SIText"/>
            </w:pPr>
            <w:r w:rsidRPr="005E68E8">
              <w:t>Assessors of this unit must satisfy the requirements for assessors in applicable vocational education and training legislation, frameworks and/or standards.</w:t>
            </w:r>
          </w:p>
          <w:p w14:paraId="759850B7" w14:textId="3F54F441" w:rsidR="003B541E" w:rsidRPr="005404CB" w:rsidRDefault="003B541E" w:rsidP="003B541E">
            <w:pPr>
              <w:pStyle w:val="SIText"/>
              <w:rPr>
                <w:rFonts w:eastAsia="Calibri"/>
              </w:rPr>
            </w:pP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Guides, are available at VETNet: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Ron" w:date="2021-12-08T13:35:00Z" w:initials="RB">
    <w:p w14:paraId="57F1B273" w14:textId="06B0D938" w:rsidR="00F91022" w:rsidRDefault="00F91022">
      <w:r>
        <w:annotationRef/>
      </w:r>
      <w:r>
        <w:t>Title infers more than 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F1B2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DE02" w16cex:dateUtc="2021-12-08T0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F1B273" w16cid:durableId="25AFDE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586B6E">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8AF8" w14:textId="35B6507F" w:rsidR="009C2650" w:rsidRPr="000754EC" w:rsidRDefault="00586B6E"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52C0" w:rsidRPr="006852C0">
      <w:t>AHCPER3</w:t>
    </w:r>
    <w:r w:rsidR="005C3643">
      <w:t>X</w:t>
    </w:r>
    <w:r w:rsidR="00090AD7">
      <w:t>8</w:t>
    </w:r>
    <w:r w:rsidR="006852C0" w:rsidRPr="006852C0">
      <w:t xml:space="preserve"> Coordinate community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37AD"/>
    <w:multiLevelType w:val="multilevel"/>
    <w:tmpl w:val="47304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20D647D"/>
    <w:multiLevelType w:val="multilevel"/>
    <w:tmpl w:val="AD788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5BCB5798"/>
    <w:multiLevelType w:val="multilevel"/>
    <w:tmpl w:val="38EE6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994BA9"/>
    <w:multiLevelType w:val="multilevel"/>
    <w:tmpl w:val="9D6EF3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8F2A6B"/>
    <w:multiLevelType w:val="multilevel"/>
    <w:tmpl w:val="2C96F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2853752"/>
    <w:multiLevelType w:val="multilevel"/>
    <w:tmpl w:val="187E05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C266D8"/>
    <w:multiLevelType w:val="multilevel"/>
    <w:tmpl w:val="5C00C4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0"/>
  </w:num>
  <w:num w:numId="4">
    <w:abstractNumId w:val="10"/>
  </w:num>
  <w:num w:numId="5">
    <w:abstractNumId w:val="4"/>
  </w:num>
  <w:num w:numId="6">
    <w:abstractNumId w:val="6"/>
  </w:num>
  <w:num w:numId="7">
    <w:abstractNumId w:val="11"/>
  </w:num>
  <w:num w:numId="8">
    <w:abstractNumId w:val="8"/>
  </w:num>
  <w:num w:numId="9">
    <w:abstractNumId w:val="7"/>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41E59"/>
    <w:rsid w:val="00057E4D"/>
    <w:rsid w:val="00064BFE"/>
    <w:rsid w:val="00070B3E"/>
    <w:rsid w:val="00071F95"/>
    <w:rsid w:val="000737BB"/>
    <w:rsid w:val="00074E47"/>
    <w:rsid w:val="000754EC"/>
    <w:rsid w:val="00086857"/>
    <w:rsid w:val="000873E8"/>
    <w:rsid w:val="0009093B"/>
    <w:rsid w:val="00090AD7"/>
    <w:rsid w:val="00094DB4"/>
    <w:rsid w:val="000A5441"/>
    <w:rsid w:val="000A78BF"/>
    <w:rsid w:val="000B2022"/>
    <w:rsid w:val="000C044A"/>
    <w:rsid w:val="000C149A"/>
    <w:rsid w:val="000C224E"/>
    <w:rsid w:val="000E25E6"/>
    <w:rsid w:val="000E2C86"/>
    <w:rsid w:val="000F29F2"/>
    <w:rsid w:val="000F5D83"/>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8546B"/>
    <w:rsid w:val="001A5743"/>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3E74"/>
    <w:rsid w:val="003A58BA"/>
    <w:rsid w:val="003A5AE7"/>
    <w:rsid w:val="003A7221"/>
    <w:rsid w:val="003A768F"/>
    <w:rsid w:val="003B3493"/>
    <w:rsid w:val="003B541E"/>
    <w:rsid w:val="003C13AE"/>
    <w:rsid w:val="003C7152"/>
    <w:rsid w:val="003D2E73"/>
    <w:rsid w:val="003D5FB8"/>
    <w:rsid w:val="003E72B6"/>
    <w:rsid w:val="003E7BBE"/>
    <w:rsid w:val="003F14E7"/>
    <w:rsid w:val="004127E3"/>
    <w:rsid w:val="004173DD"/>
    <w:rsid w:val="0043212E"/>
    <w:rsid w:val="00434366"/>
    <w:rsid w:val="00434ECE"/>
    <w:rsid w:val="00444423"/>
    <w:rsid w:val="00452F3E"/>
    <w:rsid w:val="00454643"/>
    <w:rsid w:val="0046239A"/>
    <w:rsid w:val="004640AE"/>
    <w:rsid w:val="00466F18"/>
    <w:rsid w:val="004679E3"/>
    <w:rsid w:val="00475172"/>
    <w:rsid w:val="004758B0"/>
    <w:rsid w:val="0048067C"/>
    <w:rsid w:val="004832D2"/>
    <w:rsid w:val="00484CCD"/>
    <w:rsid w:val="00485559"/>
    <w:rsid w:val="00486E2B"/>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4019"/>
    <w:rsid w:val="004F5DC7"/>
    <w:rsid w:val="004F78DA"/>
    <w:rsid w:val="005145AB"/>
    <w:rsid w:val="00520E9A"/>
    <w:rsid w:val="00521027"/>
    <w:rsid w:val="005248C1"/>
    <w:rsid w:val="00526134"/>
    <w:rsid w:val="005404CB"/>
    <w:rsid w:val="005405B2"/>
    <w:rsid w:val="005427C8"/>
    <w:rsid w:val="005446D1"/>
    <w:rsid w:val="00552BBC"/>
    <w:rsid w:val="00556C4C"/>
    <w:rsid w:val="00557369"/>
    <w:rsid w:val="00557D22"/>
    <w:rsid w:val="00564ADD"/>
    <w:rsid w:val="005708EB"/>
    <w:rsid w:val="00575BC6"/>
    <w:rsid w:val="00583902"/>
    <w:rsid w:val="00586B6E"/>
    <w:rsid w:val="005911F6"/>
    <w:rsid w:val="005961F4"/>
    <w:rsid w:val="005A1D70"/>
    <w:rsid w:val="005A3AA5"/>
    <w:rsid w:val="005A6296"/>
    <w:rsid w:val="005A6C9C"/>
    <w:rsid w:val="005A74DC"/>
    <w:rsid w:val="005B5146"/>
    <w:rsid w:val="005C3643"/>
    <w:rsid w:val="005D0854"/>
    <w:rsid w:val="005D1AFD"/>
    <w:rsid w:val="005E51E6"/>
    <w:rsid w:val="005E5B6D"/>
    <w:rsid w:val="005E68E8"/>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B1229"/>
    <w:rsid w:val="006C2F32"/>
    <w:rsid w:val="006C32DF"/>
    <w:rsid w:val="006D1AF9"/>
    <w:rsid w:val="006D38C3"/>
    <w:rsid w:val="006D4448"/>
    <w:rsid w:val="006D6DFD"/>
    <w:rsid w:val="006D7AF2"/>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4C09"/>
    <w:rsid w:val="0095019A"/>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E4A29"/>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3253"/>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B298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B7D54"/>
    <w:rsid w:val="00DC1D69"/>
    <w:rsid w:val="00DC5A3A"/>
    <w:rsid w:val="00DD0726"/>
    <w:rsid w:val="00E15F1D"/>
    <w:rsid w:val="00E238E6"/>
    <w:rsid w:val="00E34917"/>
    <w:rsid w:val="00E34CD8"/>
    <w:rsid w:val="00E35064"/>
    <w:rsid w:val="00E3681D"/>
    <w:rsid w:val="00E40225"/>
    <w:rsid w:val="00E4046B"/>
    <w:rsid w:val="00E40A88"/>
    <w:rsid w:val="00E46FBD"/>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30C7D"/>
    <w:rsid w:val="00F33FF2"/>
    <w:rsid w:val="00F438FC"/>
    <w:rsid w:val="00F47865"/>
    <w:rsid w:val="00F5616F"/>
    <w:rsid w:val="00F56451"/>
    <w:rsid w:val="00F56827"/>
    <w:rsid w:val="00F60517"/>
    <w:rsid w:val="00F62866"/>
    <w:rsid w:val="00F65EF0"/>
    <w:rsid w:val="00F71651"/>
    <w:rsid w:val="00F76191"/>
    <w:rsid w:val="00F76CC6"/>
    <w:rsid w:val="00F777DC"/>
    <w:rsid w:val="00F824BB"/>
    <w:rsid w:val="00F83D7C"/>
    <w:rsid w:val="00F9102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090AD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sharepoint/v3"/>
    <ds:schemaRef ds:uri="http://purl.org/dc/terms/"/>
    <ds:schemaRef ds:uri="http://schemas.microsoft.com/office/2006/documentManagement/types"/>
    <ds:schemaRef ds:uri="7ee3a392-9fd5-4e44-986b-b11872d0f857"/>
    <ds:schemaRef ds:uri="http://purl.org/dc/elements/1.1/"/>
    <ds:schemaRef ds:uri="http://schemas.microsoft.com/office/2006/metadata/properties"/>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60F0CE0-DE53-4240-8C31-EE7C08AE1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9894A1-2E25-458F-A80A-BD18ECF8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275</TotalTime>
  <Pages>4</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Ron  Barrow</cp:lastModifiedBy>
  <cp:revision>92</cp:revision>
  <cp:lastPrinted>2016-05-27T05:21:00Z</cp:lastPrinted>
  <dcterms:created xsi:type="dcterms:W3CDTF">2021-09-14T01:14:00Z</dcterms:created>
  <dcterms:modified xsi:type="dcterms:W3CDTF">2022-04-04T06:02:00Z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